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6490" w14:textId="6C6CABAF" w:rsidR="006C06A2" w:rsidRPr="00845799" w:rsidRDefault="00CB7233">
      <w:pPr>
        <w:rPr>
          <w:rFonts w:ascii="Arial" w:hAnsi="Arial" w:cs="Arial"/>
          <w:b/>
          <w:bCs/>
          <w:color w:val="00B3FA"/>
          <w:sz w:val="24"/>
          <w:szCs w:val="24"/>
        </w:rPr>
      </w:pPr>
      <w:r w:rsidRPr="00845799">
        <w:rPr>
          <w:rFonts w:ascii="Arial" w:hAnsi="Arial" w:cs="Arial"/>
          <w:b/>
          <w:bCs/>
          <w:color w:val="00B3FA"/>
          <w:sz w:val="24"/>
          <w:szCs w:val="24"/>
        </w:rPr>
        <w:t xml:space="preserve">FIRST STEPS TOGETHER: </w:t>
      </w:r>
      <w:r w:rsidRPr="00845799">
        <w:rPr>
          <w:rFonts w:ascii="Arial" w:hAnsi="Arial" w:cs="Arial"/>
          <w:bCs/>
          <w:color w:val="00B3FA"/>
          <w:sz w:val="24"/>
          <w:szCs w:val="24"/>
        </w:rPr>
        <w:t>FOR YOUNGER CHILDREN</w:t>
      </w:r>
      <w:r w:rsidRPr="00845799">
        <w:rPr>
          <w:rFonts w:ascii="Arial" w:hAnsi="Arial" w:cs="Arial"/>
          <w:b/>
          <w:bCs/>
          <w:color w:val="00B3FA"/>
          <w:sz w:val="24"/>
          <w:szCs w:val="24"/>
        </w:rPr>
        <w:t xml:space="preserve"> </w:t>
      </w:r>
    </w:p>
    <w:p w14:paraId="48EF1A82" w14:textId="64ECD375" w:rsidR="00D7292B" w:rsidRPr="00845799" w:rsidRDefault="00D7292B">
      <w:pPr>
        <w:rPr>
          <w:rFonts w:ascii="Arial" w:hAnsi="Arial" w:cs="Arial"/>
          <w:bCs/>
          <w:color w:val="00B3FA"/>
          <w:sz w:val="24"/>
          <w:szCs w:val="24"/>
        </w:rPr>
      </w:pPr>
      <w:r w:rsidRPr="00845799">
        <w:rPr>
          <w:rFonts w:ascii="Arial" w:hAnsi="Arial" w:cs="Arial"/>
          <w:bCs/>
          <w:color w:val="00B3FA"/>
          <w:sz w:val="24"/>
          <w:szCs w:val="24"/>
        </w:rPr>
        <w:t xml:space="preserve">Session </w:t>
      </w:r>
      <w:r w:rsidR="00CD3C9A">
        <w:rPr>
          <w:rFonts w:ascii="Arial" w:hAnsi="Arial" w:cs="Arial"/>
          <w:bCs/>
          <w:color w:val="00B3FA"/>
          <w:sz w:val="24"/>
          <w:szCs w:val="24"/>
        </w:rPr>
        <w:t>3</w:t>
      </w:r>
      <w:r w:rsidRPr="00845799">
        <w:rPr>
          <w:rFonts w:ascii="Arial" w:hAnsi="Arial" w:cs="Arial"/>
          <w:bCs/>
          <w:color w:val="00B3FA"/>
          <w:sz w:val="24"/>
          <w:szCs w:val="24"/>
        </w:rPr>
        <w:t xml:space="preserve"> of 4</w:t>
      </w:r>
    </w:p>
    <w:p w14:paraId="52096683" w14:textId="77777777" w:rsidR="004D6E32" w:rsidRDefault="004D6E32" w:rsidP="00B4300B">
      <w:pPr>
        <w:pStyle w:val="Heading1"/>
        <w:rPr>
          <w:rFonts w:asciiTheme="minorHAnsi" w:eastAsiaTheme="minorHAnsi" w:hAnsiTheme="minorHAnsi" w:cstheme="minorBidi"/>
          <w:color w:val="auto"/>
          <w:sz w:val="21"/>
          <w:szCs w:val="22"/>
        </w:rPr>
      </w:pPr>
    </w:p>
    <w:p w14:paraId="59CAAC92" w14:textId="11A0B51E" w:rsidR="006C06A2" w:rsidRPr="00B4300B" w:rsidRDefault="00C240F7" w:rsidP="00B4300B">
      <w:pPr>
        <w:pStyle w:val="Heading1"/>
      </w:pPr>
      <w:r>
        <w:t>Peter and John</w:t>
      </w:r>
    </w:p>
    <w:p w14:paraId="36755576" w14:textId="77777777" w:rsidR="00CB7233" w:rsidRPr="00845799" w:rsidRDefault="00CB7233" w:rsidP="00D7292B">
      <w:pPr>
        <w:rPr>
          <w:rFonts w:ascii="Arial" w:hAnsi="Arial" w:cs="Arial"/>
          <w:color w:val="00B3FA"/>
        </w:rPr>
      </w:pPr>
    </w:p>
    <w:p w14:paraId="378BBBD6" w14:textId="20033783" w:rsidR="00D7292B" w:rsidRPr="004D6E32" w:rsidRDefault="00D7292B" w:rsidP="004D6E32">
      <w:pPr>
        <w:pStyle w:val="Heading3"/>
        <w:rPr>
          <w:b w:val="0"/>
        </w:rPr>
      </w:pPr>
      <w:r w:rsidRPr="004D6E32">
        <w:rPr>
          <w:b w:val="0"/>
        </w:rPr>
        <w:t>MEETING AIM</w:t>
      </w:r>
    </w:p>
    <w:p w14:paraId="42129B8C" w14:textId="77777777" w:rsidR="0056089D" w:rsidRPr="00022597" w:rsidRDefault="0056089D" w:rsidP="0056089D">
      <w:pPr>
        <w:rPr>
          <w:color w:val="00B3FA"/>
        </w:rPr>
      </w:pPr>
      <w:r w:rsidRPr="00022597">
        <w:rPr>
          <w:color w:val="00B3FA"/>
        </w:rPr>
        <w:t>To explore what it means to follow Jesus’ example, just as Peter and John did.</w:t>
      </w:r>
    </w:p>
    <w:p w14:paraId="195FFE5E" w14:textId="10381A0C" w:rsidR="00D7292B" w:rsidRPr="00FF294C" w:rsidRDefault="00D7292B" w:rsidP="004D6E32">
      <w:pPr>
        <w:pStyle w:val="Heading3"/>
        <w:rPr>
          <w:b w:val="0"/>
        </w:rPr>
      </w:pPr>
      <w:r w:rsidRPr="00FF294C">
        <w:rPr>
          <w:b w:val="0"/>
        </w:rPr>
        <w:t>BIBLE PASSAGE</w:t>
      </w:r>
    </w:p>
    <w:p w14:paraId="13E7CB26" w14:textId="77777777" w:rsidR="008E2A42" w:rsidRDefault="008E2A42" w:rsidP="008E2A42">
      <w:pPr>
        <w:rPr>
          <w:rFonts w:ascii="Arial" w:hAnsi="Arial" w:cs="Arial"/>
          <w:color w:val="00B3FA"/>
        </w:rPr>
      </w:pPr>
      <w:r>
        <w:rPr>
          <w:rFonts w:ascii="Arial" w:hAnsi="Arial" w:cs="Arial"/>
          <w:color w:val="00B3FA"/>
        </w:rPr>
        <w:t>Acts 3</w:t>
      </w:r>
    </w:p>
    <w:p w14:paraId="1DB56C15" w14:textId="241968C1" w:rsidR="004D6E32" w:rsidRPr="00FF294C" w:rsidRDefault="00D7292B" w:rsidP="004D6E32">
      <w:pPr>
        <w:pStyle w:val="Heading3"/>
        <w:rPr>
          <w:b w:val="0"/>
        </w:rPr>
      </w:pPr>
      <w:r w:rsidRPr="00FF294C">
        <w:rPr>
          <w:b w:val="0"/>
        </w:rPr>
        <w:t>BACKGROUND</w:t>
      </w:r>
    </w:p>
    <w:p w14:paraId="17BABA67" w14:textId="40BC1005" w:rsidR="0007450C" w:rsidRPr="00FF294C" w:rsidRDefault="0007450C" w:rsidP="0007450C">
      <w:pPr>
        <w:rPr>
          <w:rFonts w:ascii="Arial" w:hAnsi="Arial" w:cs="Arial"/>
          <w:b/>
          <w:bCs/>
          <w:color w:val="00B3FA"/>
        </w:rPr>
      </w:pPr>
      <w:r w:rsidRPr="00FF294C">
        <w:rPr>
          <w:rFonts w:ascii="Arial" w:hAnsi="Arial" w:cs="Arial"/>
          <w:color w:val="00B3FA"/>
          <w:lang w:eastAsia="en-GB"/>
        </w:rPr>
        <w:t>This session plan is intended for use either in</w:t>
      </w:r>
      <w:r w:rsidR="00E5699E" w:rsidRPr="00FF294C">
        <w:rPr>
          <w:rFonts w:ascii="Arial" w:hAnsi="Arial" w:cs="Arial"/>
          <w:color w:val="00B3FA"/>
          <w:lang w:eastAsia="en-GB"/>
        </w:rPr>
        <w:t>-</w:t>
      </w:r>
      <w:r w:rsidRPr="00FF294C">
        <w:rPr>
          <w:rFonts w:ascii="Arial" w:hAnsi="Arial" w:cs="Arial"/>
          <w:color w:val="00B3FA"/>
          <w:lang w:eastAsia="en-GB"/>
        </w:rPr>
        <w:t>person or online, depending on how you’re meeting. Adapt the activities to fit your particular situation.</w:t>
      </w:r>
    </w:p>
    <w:p w14:paraId="49C97697" w14:textId="53054E9C" w:rsidR="005345EB" w:rsidRPr="00B81EA5" w:rsidRDefault="005345EB" w:rsidP="005345EB">
      <w:pPr>
        <w:rPr>
          <w:color w:val="00B3FA"/>
        </w:rPr>
      </w:pPr>
      <w:r w:rsidRPr="00B81EA5">
        <w:rPr>
          <w:color w:val="00B3FA"/>
        </w:rPr>
        <w:t xml:space="preserve">This story takes place in the early days after the events of Pentecost. Filled with the power of the Holy Spirit, Peter and John are transformed from fearful followers of Jesus, hiding in upper rooms, to confident leaders of the early </w:t>
      </w:r>
      <w:ins w:id="0" w:author="Sheila Jacobs" w:date="2023-05-02T08:48:00Z">
        <w:r w:rsidR="00D4107D">
          <w:rPr>
            <w:color w:val="00B3FA"/>
          </w:rPr>
          <w:t>C</w:t>
        </w:r>
      </w:ins>
      <w:del w:id="1" w:author="Sheila Jacobs" w:date="2023-05-02T08:48:00Z">
        <w:r w:rsidR="00D4107D" w:rsidDel="00D4107D">
          <w:rPr>
            <w:color w:val="00B3FA"/>
          </w:rPr>
          <w:delText>c</w:delText>
        </w:r>
      </w:del>
      <w:r w:rsidRPr="00B81EA5">
        <w:rPr>
          <w:color w:val="00B3FA"/>
        </w:rPr>
        <w:t xml:space="preserve">hurch, walking the same streets they walked with Jesus, following </w:t>
      </w:r>
      <w:r>
        <w:rPr>
          <w:color w:val="00B3FA"/>
        </w:rPr>
        <w:t>h</w:t>
      </w:r>
      <w:r w:rsidRPr="00B81EA5">
        <w:rPr>
          <w:color w:val="00B3FA"/>
        </w:rPr>
        <w:t>is example to do as he had done.</w:t>
      </w:r>
    </w:p>
    <w:p w14:paraId="0657DABB" w14:textId="05C6DD54" w:rsidR="004D6E32" w:rsidRDefault="00AB186E" w:rsidP="004D6E32">
      <w:pPr>
        <w:rPr>
          <w:rFonts w:ascii="Arial" w:hAnsi="Arial" w:cs="Arial"/>
          <w:color w:val="00B3FA"/>
        </w:rPr>
      </w:pPr>
      <w:r>
        <w:rPr>
          <w:rFonts w:ascii="Arial" w:hAnsi="Arial" w:cs="Arial"/>
          <w:color w:val="00B3FA"/>
        </w:rPr>
        <w:t>_______</w:t>
      </w:r>
    </w:p>
    <w:p w14:paraId="03F04E4D" w14:textId="77777777" w:rsidR="004D6E32" w:rsidRPr="004D6E32" w:rsidRDefault="004D6E32" w:rsidP="004D6E32">
      <w:pPr>
        <w:rPr>
          <w:rFonts w:ascii="Arial" w:hAnsi="Arial" w:cs="Arial"/>
          <w:color w:val="00B3FA"/>
        </w:rPr>
      </w:pPr>
    </w:p>
    <w:p w14:paraId="1C738EA9" w14:textId="77777777" w:rsidR="00CC2F33" w:rsidRPr="00CB7233" w:rsidRDefault="00CC2F33" w:rsidP="004D6E32">
      <w:pPr>
        <w:pStyle w:val="Heading3"/>
      </w:pPr>
      <w:r w:rsidRPr="00CB7233">
        <w:t xml:space="preserve">STARTING OUT </w:t>
      </w:r>
      <w:r w:rsidRPr="004D6E32">
        <w:rPr>
          <w:b w:val="0"/>
        </w:rPr>
        <w:t>– 5 mins</w:t>
      </w:r>
    </w:p>
    <w:p w14:paraId="7D1C93A0" w14:textId="77777777" w:rsidR="00CD3C9A" w:rsidRDefault="00CD3C9A" w:rsidP="00CD3C9A">
      <w:r w:rsidRPr="00CB7233">
        <w:t>Start your time together with some simple refreshments.</w:t>
      </w:r>
      <w:r>
        <w:t xml:space="preserve"> Ask the children to tell you about something kind that they have done for someone else this last week, or something kind that someone has done for them. How do we feel when people do something kind for us?</w:t>
      </w:r>
    </w:p>
    <w:p w14:paraId="4F50BCBB" w14:textId="77777777" w:rsidR="004D6E32" w:rsidRPr="00CB7233" w:rsidRDefault="004D6E32" w:rsidP="004D6E32"/>
    <w:p w14:paraId="50481492" w14:textId="77777777" w:rsidR="009B1EEA" w:rsidRPr="00CB7233" w:rsidRDefault="009B1EEA" w:rsidP="004D6E32">
      <w:pPr>
        <w:pStyle w:val="Heading3"/>
      </w:pPr>
      <w:r w:rsidRPr="00CB7233">
        <w:t xml:space="preserve">PLAY </w:t>
      </w:r>
      <w:r w:rsidRPr="004D6E32">
        <w:rPr>
          <w:b w:val="0"/>
        </w:rPr>
        <w:t>– 10 mins</w:t>
      </w:r>
    </w:p>
    <w:p w14:paraId="27E76FAE" w14:textId="457826E3" w:rsidR="000E42B6" w:rsidRDefault="000E42B6" w:rsidP="000E42B6">
      <w:r>
        <w:t>Play a simple ‘follow the leader’</w:t>
      </w:r>
      <w:ins w:id="2" w:author="Sheila Jacobs" w:date="2023-05-02T08:49:00Z">
        <w:r w:rsidR="00D4107D">
          <w:t>-</w:t>
        </w:r>
      </w:ins>
      <w:del w:id="3" w:author="Sheila Jacobs" w:date="2023-05-02T08:49:00Z">
        <w:r w:rsidDel="00D4107D">
          <w:delText xml:space="preserve"> </w:delText>
        </w:r>
      </w:del>
      <w:r>
        <w:t>type game. This could be the well-known game, ‘Simon says’, or this follow-the-leader circle game:</w:t>
      </w:r>
    </w:p>
    <w:p w14:paraId="74B430FD" w14:textId="77777777" w:rsidR="000E42B6" w:rsidRDefault="000E42B6" w:rsidP="000E42B6">
      <w:r>
        <w:t>One player (A) is selected and leaves the room briefly, while another player (B) from within the circle is chosen as the leader. When player A returns, all the players in the circle should be copying any actions performed by player B, such as clapping hands, stamping feet, tapping head etc, without revealing which player they are copying. Player A has three attempts to guess the correct identity of player B, before swapping for another player to repeat the game again.</w:t>
      </w:r>
    </w:p>
    <w:p w14:paraId="31A021D5" w14:textId="77777777" w:rsidR="004D6E32" w:rsidRPr="00CB7233" w:rsidRDefault="004D6E32">
      <w:pPr>
        <w:rPr>
          <w:rFonts w:ascii="Arial" w:hAnsi="Arial" w:cs="Arial"/>
        </w:rPr>
      </w:pPr>
    </w:p>
    <w:p w14:paraId="34C64B62" w14:textId="77777777" w:rsidR="00401939" w:rsidRPr="00CB7233" w:rsidRDefault="00401939" w:rsidP="004D6E32">
      <w:pPr>
        <w:pStyle w:val="Heading3"/>
      </w:pPr>
      <w:r w:rsidRPr="00CB7233">
        <w:t xml:space="preserve">BIBLE STORY </w:t>
      </w:r>
      <w:r w:rsidRPr="004D6E32">
        <w:rPr>
          <w:b w:val="0"/>
        </w:rPr>
        <w:t>– 10 mins</w:t>
      </w:r>
    </w:p>
    <w:p w14:paraId="5B5B7444" w14:textId="77777777" w:rsidR="00D61043" w:rsidRPr="00E45F29" w:rsidRDefault="00D61043" w:rsidP="00D61043">
      <w:pPr>
        <w:rPr>
          <w:color w:val="00B3FA"/>
        </w:rPr>
      </w:pPr>
      <w:r w:rsidRPr="004D6E32">
        <w:rPr>
          <w:rFonts w:ascii="Arial" w:hAnsi="Arial" w:cs="Arial"/>
          <w:b/>
          <w:bCs/>
          <w:color w:val="00B3FA"/>
        </w:rPr>
        <w:t>You will need:</w:t>
      </w:r>
      <w:r w:rsidRPr="004D6E32">
        <w:rPr>
          <w:rFonts w:ascii="Arial" w:hAnsi="Arial" w:cs="Arial"/>
          <w:color w:val="00B3FA"/>
        </w:rPr>
        <w:t xml:space="preserve"> </w:t>
      </w:r>
      <w:r w:rsidRPr="00E45F29">
        <w:rPr>
          <w:color w:val="00B3FA"/>
        </w:rPr>
        <w:t>small wooden building blocks or Lego blocks; small play people</w:t>
      </w:r>
      <w:r>
        <w:rPr>
          <w:color w:val="00B3FA"/>
        </w:rPr>
        <w:t xml:space="preserve"> (such Lego or Playmobil)</w:t>
      </w:r>
    </w:p>
    <w:p w14:paraId="5E882B78" w14:textId="77777777" w:rsidR="00D61043" w:rsidRDefault="00D61043" w:rsidP="00D61043">
      <w:r>
        <w:t xml:space="preserve">Gather the children together in a circle around the space where you will tell the story together. Explain that you would like them to help you, before you begin, to set up a simple town scene with the building blocks, </w:t>
      </w:r>
      <w:r>
        <w:lastRenderedPageBreak/>
        <w:t>with the people around and about. Ensure that you include a structure to represent the temple, with a clear gate, and lay a play person down beside it.</w:t>
      </w:r>
    </w:p>
    <w:p w14:paraId="28F88179" w14:textId="2ED9E098" w:rsidR="00D61043" w:rsidRDefault="00D61043" w:rsidP="00D61043">
      <w:r>
        <w:t xml:space="preserve">As you physically set up the story scene, </w:t>
      </w:r>
      <w:r w:rsidR="0070662A">
        <w:t>remind the children of</w:t>
      </w:r>
      <w:r>
        <w:t xml:space="preserve"> the story</w:t>
      </w:r>
      <w:r w:rsidR="0070662A">
        <w:t xml:space="preserve"> so far</w:t>
      </w:r>
      <w:r>
        <w:t xml:space="preserve">. Jesus had returned to heaven and had sent the Holy Spirit to be with all of the disciples. </w:t>
      </w:r>
      <w:r w:rsidR="0070662A">
        <w:t xml:space="preserve">Jesus’ friends met together, shared everything they had and told people about Jesus. </w:t>
      </w:r>
      <w:r>
        <w:t>This is a story about something that happened to two of Jesus’ followers, Peter and John. Ask the children how the two friends might have been feeling. What might they have been doing on this day when they went to the temple?</w:t>
      </w:r>
    </w:p>
    <w:p w14:paraId="608BC17E" w14:textId="77777777" w:rsidR="00D61043" w:rsidRDefault="00D61043" w:rsidP="00D61043">
      <w:r>
        <w:t>Invite the children to share some of their ideas, and talk about these and the issues or questions raised. Tell the story, moving the play figures around the scene as is appropriate:</w:t>
      </w:r>
    </w:p>
    <w:p w14:paraId="6C8AE400" w14:textId="77777777" w:rsidR="00D61043" w:rsidRDefault="00D61043" w:rsidP="00D61043"/>
    <w:p w14:paraId="2759BD0D" w14:textId="0786BC53" w:rsidR="00D61043" w:rsidRDefault="00D61043" w:rsidP="00D61043">
      <w:r>
        <w:t>Peter and John were walking to the temple one day to pray, as they often did</w:t>
      </w:r>
      <w:r w:rsidR="0070662A">
        <w:t>. T</w:t>
      </w:r>
      <w:r>
        <w:t>hey saw a man lying next to the gate, which was called ‘Beautiful’. This man could not walk, so in those days this meant the man couldn’t work either. He often sat next to the gate, asking people for money to help him.</w:t>
      </w:r>
    </w:p>
    <w:p w14:paraId="38B668AD" w14:textId="139B3C82" w:rsidR="00D61043" w:rsidRDefault="00D61043" w:rsidP="00D61043">
      <w:r>
        <w:t xml:space="preserve">The man asked Peter and John for money too. They knew what to do straight away – do what Jesus would have done! Before Jesus had returned to heaven, he told them that they would receive the Holy Spirit, and then they would be able to do the things that Jesus had done. Peter had no doubt what Jesus would do, if he </w:t>
      </w:r>
      <w:r w:rsidR="00B80DB9">
        <w:t>were</w:t>
      </w:r>
      <w:r>
        <w:t xml:space="preserve"> talking to the man. He held out a hand, and said to the man:</w:t>
      </w:r>
    </w:p>
    <w:p w14:paraId="48DA7D3A" w14:textId="77777777" w:rsidR="00D61043" w:rsidRDefault="00D61043" w:rsidP="00D61043">
      <w:r>
        <w:t>“We don’t have any money to give you, but we do have one thing we can share. In the name of Jesus Christ of Nazareth, rise up and walk!”</w:t>
      </w:r>
    </w:p>
    <w:p w14:paraId="010305BF" w14:textId="66771FDF" w:rsidR="00D61043" w:rsidRDefault="00D61043" w:rsidP="00D61043">
      <w:r>
        <w:t>The man couldn’t believe what he was hearing, but Peter sounded so confident,</w:t>
      </w:r>
      <w:r w:rsidR="00B80DB9">
        <w:t xml:space="preserve"> </w:t>
      </w:r>
      <w:del w:id="4" w:author="Sheila Jacobs" w:date="2023-05-02T08:51:00Z">
        <w:r w:rsidR="00B80DB9" w:rsidDel="00D4107D">
          <w:delText>so</w:delText>
        </w:r>
        <w:r w:rsidDel="00D4107D">
          <w:delText xml:space="preserve"> </w:delText>
        </w:r>
      </w:del>
      <w:r>
        <w:t>he didn’t hesitate. Stretching out his hand and taking hold of Peter’s</w:t>
      </w:r>
      <w:r w:rsidR="00B80DB9">
        <w:t>, t</w:t>
      </w:r>
      <w:r>
        <w:t xml:space="preserve">he man stood </w:t>
      </w:r>
      <w:r w:rsidR="00B80DB9">
        <w:t>up</w:t>
      </w:r>
      <w:r>
        <w:t>! It was the first time in his life that he had been able to do that! He couldn’t believe it</w:t>
      </w:r>
      <w:ins w:id="5" w:author="Sheila Jacobs" w:date="2023-05-02T08:51:00Z">
        <w:r w:rsidR="00D4107D">
          <w:t>.</w:t>
        </w:r>
      </w:ins>
      <w:del w:id="6" w:author="Sheila Jacobs" w:date="2023-05-02T08:51:00Z">
        <w:r w:rsidDel="00D4107D">
          <w:delText>!</w:delText>
        </w:r>
      </w:del>
      <w:r>
        <w:t xml:space="preserve"> He was so overjoyed, he walked and he ran, he leapt and he danced! Oh</w:t>
      </w:r>
      <w:r w:rsidR="00B80DB9">
        <w:t>,</w:t>
      </w:r>
      <w:r>
        <w:t xml:space="preserve"> how wonderful! The man was well again</w:t>
      </w:r>
      <w:ins w:id="7" w:author="Sheila Jacobs" w:date="2023-05-02T08:51:00Z">
        <w:r w:rsidR="00D4107D">
          <w:t>.</w:t>
        </w:r>
      </w:ins>
      <w:del w:id="8" w:author="Sheila Jacobs" w:date="2023-05-02T08:51:00Z">
        <w:r w:rsidDel="00D4107D">
          <w:delText>!</w:delText>
        </w:r>
      </w:del>
    </w:p>
    <w:p w14:paraId="6C002489" w14:textId="77777777" w:rsidR="00D61043" w:rsidRDefault="00D61043" w:rsidP="00D61043">
      <w:r>
        <w:t>Many people saw what had happened and gathered round. Peter stood up and said: “Why are you surprised? It is Jesus who has healed this man, just as he said he would!”</w:t>
      </w:r>
    </w:p>
    <w:p w14:paraId="3D2C8C3F" w14:textId="77777777" w:rsidR="004D6E32" w:rsidRPr="00CB7233" w:rsidRDefault="004D6E32" w:rsidP="00192997">
      <w:pPr>
        <w:rPr>
          <w:rFonts w:ascii="Arial" w:hAnsi="Arial" w:cs="Arial"/>
        </w:rPr>
      </w:pPr>
    </w:p>
    <w:p w14:paraId="2B4A79F4" w14:textId="77777777" w:rsidR="00F95443" w:rsidRPr="00CB7233" w:rsidRDefault="00F95443" w:rsidP="004D6E32">
      <w:pPr>
        <w:pStyle w:val="Heading3"/>
      </w:pPr>
      <w:r w:rsidRPr="00CB7233">
        <w:t xml:space="preserve">CHATTING </w:t>
      </w:r>
      <w:r w:rsidRPr="004D6E32">
        <w:t>TOGETHER</w:t>
      </w:r>
      <w:r w:rsidRPr="00CB7233">
        <w:t xml:space="preserve"> </w:t>
      </w:r>
      <w:r w:rsidRPr="004D6E32">
        <w:rPr>
          <w:b w:val="0"/>
        </w:rPr>
        <w:t>– 5 mins</w:t>
      </w:r>
    </w:p>
    <w:p w14:paraId="5B563476" w14:textId="77777777" w:rsidR="00C711BD" w:rsidRDefault="00C711BD" w:rsidP="00C711BD">
      <w:r>
        <w:t>Ask the children these questions, making sure everyone has the chance to contribute:</w:t>
      </w:r>
    </w:p>
    <w:p w14:paraId="2CFE0B90" w14:textId="77777777" w:rsidR="006800EC" w:rsidRDefault="006800EC" w:rsidP="006800EC">
      <w:pPr>
        <w:pStyle w:val="NoSpacing"/>
        <w:numPr>
          <w:ilvl w:val="0"/>
          <w:numId w:val="2"/>
        </w:numPr>
      </w:pPr>
      <w:r>
        <w:t>What did you like best about this story?</w:t>
      </w:r>
    </w:p>
    <w:p w14:paraId="55743257" w14:textId="77777777" w:rsidR="006800EC" w:rsidRDefault="006800EC" w:rsidP="006800EC">
      <w:pPr>
        <w:pStyle w:val="NoSpacing"/>
        <w:numPr>
          <w:ilvl w:val="0"/>
          <w:numId w:val="2"/>
        </w:numPr>
      </w:pPr>
      <w:r>
        <w:t>If you have met the man who couldn’t walk, what would you have done?</w:t>
      </w:r>
    </w:p>
    <w:p w14:paraId="290E6C1B" w14:textId="77777777" w:rsidR="006800EC" w:rsidRDefault="006800EC" w:rsidP="006800EC">
      <w:pPr>
        <w:pStyle w:val="NoSpacing"/>
        <w:numPr>
          <w:ilvl w:val="0"/>
          <w:numId w:val="2"/>
        </w:numPr>
      </w:pPr>
      <w:r>
        <w:t>How did Peter and John follow Jesus in this story?</w:t>
      </w:r>
    </w:p>
    <w:p w14:paraId="295604A7" w14:textId="77777777" w:rsidR="006800EC" w:rsidRDefault="006800EC" w:rsidP="006800EC">
      <w:pPr>
        <w:pStyle w:val="ListParagraph"/>
        <w:numPr>
          <w:ilvl w:val="0"/>
          <w:numId w:val="2"/>
        </w:numPr>
      </w:pPr>
      <w:r>
        <w:t>How can we show we care, like Jesus?</w:t>
      </w:r>
    </w:p>
    <w:p w14:paraId="7F5AE583" w14:textId="77777777" w:rsidR="00521D6D" w:rsidRDefault="00521D6D" w:rsidP="00521D6D"/>
    <w:p w14:paraId="5C0627ED" w14:textId="77777777" w:rsidR="007B7BC1" w:rsidRPr="00CB7233" w:rsidRDefault="007B7BC1" w:rsidP="004D6E32">
      <w:pPr>
        <w:pStyle w:val="Heading3"/>
      </w:pPr>
      <w:r w:rsidRPr="00CB7233">
        <w:t xml:space="preserve">CREATIVE TIME </w:t>
      </w:r>
      <w:r w:rsidRPr="004D6E32">
        <w:rPr>
          <w:b w:val="0"/>
        </w:rPr>
        <w:t>– 10 mins</w:t>
      </w:r>
    </w:p>
    <w:p w14:paraId="7497C842" w14:textId="12F37E89" w:rsidR="000932FE" w:rsidRPr="003710BD" w:rsidRDefault="000932FE" w:rsidP="000932FE">
      <w:pPr>
        <w:rPr>
          <w:color w:val="00B3FA"/>
        </w:rPr>
      </w:pPr>
      <w:r w:rsidRPr="003710BD">
        <w:rPr>
          <w:rStyle w:val="Strong"/>
          <w:color w:val="00B3FA"/>
        </w:rPr>
        <w:t>You will need:</w:t>
      </w:r>
      <w:r w:rsidRPr="003710BD">
        <w:rPr>
          <w:color w:val="00B3FA"/>
        </w:rPr>
        <w:t xml:space="preserve"> blank cards and envelopes; a selection of </w:t>
      </w:r>
      <w:r>
        <w:rPr>
          <w:color w:val="00B3FA"/>
        </w:rPr>
        <w:t>collage</w:t>
      </w:r>
      <w:r w:rsidRPr="003710BD">
        <w:rPr>
          <w:color w:val="00B3FA"/>
        </w:rPr>
        <w:t xml:space="preserve"> materials</w:t>
      </w:r>
    </w:p>
    <w:p w14:paraId="7DEA72B3" w14:textId="5E9E035A" w:rsidR="000932FE" w:rsidRDefault="000932FE" w:rsidP="000932FE">
      <w:r>
        <w:t>Invite the children to use the collage materials provided to make a card for someone they care about. This could be a ‘get well soon’ card for someone who is unwell, a ‘thinking of you’ card, or simply a ‘thank you for being my friend’ card. As you create the cards, talk about how we can show people we care for them, like Jesus did. At the end of the session, encourage the children to take their cards away to give out.</w:t>
      </w:r>
    </w:p>
    <w:p w14:paraId="048A9531" w14:textId="77777777" w:rsidR="004D6E32" w:rsidRPr="00CB7233" w:rsidRDefault="004D6E32" w:rsidP="004D6E32"/>
    <w:p w14:paraId="35067697" w14:textId="77777777" w:rsidR="00B76A75" w:rsidRPr="00CB7233" w:rsidRDefault="00B76A75" w:rsidP="004D6E32">
      <w:pPr>
        <w:pStyle w:val="Heading3"/>
      </w:pPr>
      <w:r w:rsidRPr="00CB7233">
        <w:t xml:space="preserve">PRAYER </w:t>
      </w:r>
      <w:r w:rsidRPr="004D6E32">
        <w:rPr>
          <w:b w:val="0"/>
        </w:rPr>
        <w:t>– 5 mins</w:t>
      </w:r>
    </w:p>
    <w:p w14:paraId="1CE14CA2" w14:textId="6D3CE53A" w:rsidR="007B3382" w:rsidRDefault="007B3382" w:rsidP="007B3382">
      <w:pPr>
        <w:rPr>
          <w:rFonts w:cstheme="minorHAnsi"/>
        </w:rPr>
      </w:pPr>
      <w:r>
        <w:rPr>
          <w:rFonts w:cstheme="minorHAnsi"/>
        </w:rPr>
        <w:t>Sit the children down together and talk about how Jesus says we can ask him to make people well again today too. As</w:t>
      </w:r>
      <w:ins w:id="9" w:author="Sheila Jacobs" w:date="2023-05-02T08:51:00Z">
        <w:r w:rsidR="00D4107D">
          <w:rPr>
            <w:rFonts w:cstheme="minorHAnsi"/>
          </w:rPr>
          <w:t>k</w:t>
        </w:r>
      </w:ins>
      <w:r>
        <w:rPr>
          <w:rFonts w:cstheme="minorHAnsi"/>
        </w:rPr>
        <w:t xml:space="preserve"> the children if there is anyone they would like to pray for, either for themselves or for a friend or family member. Model how to pray for healing, and invite the children to pray aloud too. Take some time to talk about how we do not always see healing, as we may hope to, but that God holds each of us in his hands and cares for us all. Let the parents know that this is what you have been praying for this morning, so that they can follow this up with their children.</w:t>
      </w:r>
    </w:p>
    <w:p w14:paraId="600D00A2" w14:textId="77777777" w:rsidR="006C06A2" w:rsidRPr="00CB7233" w:rsidRDefault="006C06A2" w:rsidP="007B201F">
      <w:pPr>
        <w:rPr>
          <w:rFonts w:ascii="Arial" w:hAnsi="Arial" w:cs="Arial"/>
        </w:rPr>
      </w:pPr>
    </w:p>
    <w:p w14:paraId="6DDE3A9D" w14:textId="138E2A35" w:rsidR="006C06A2" w:rsidRDefault="007B3382" w:rsidP="004D6E32">
      <w:pPr>
        <w:pStyle w:val="Footer"/>
        <w:rPr>
          <w:b/>
          <w:color w:val="00B3FA"/>
        </w:rPr>
      </w:pPr>
      <w:r>
        <w:rPr>
          <w:b/>
          <w:color w:val="00B3FA"/>
        </w:rPr>
        <w:t>BECKY MAY</w:t>
      </w:r>
    </w:p>
    <w:p w14:paraId="76EA8246" w14:textId="77CAC528" w:rsidR="00BD5746" w:rsidRPr="00D1490C" w:rsidRDefault="00D1490C" w:rsidP="00BD5746">
      <w:pPr>
        <w:pStyle w:val="Footer"/>
        <w:rPr>
          <w:rFonts w:cstheme="minorHAnsi"/>
          <w:color w:val="00B3FA"/>
        </w:rPr>
      </w:pPr>
      <w:r w:rsidRPr="00D1490C">
        <w:rPr>
          <w:rFonts w:cstheme="minorHAnsi"/>
          <w:color w:val="00B3FA"/>
        </w:rPr>
        <w:t xml:space="preserve">is founder of The Resources Cupboard, resourcing the local church to make young disciples: </w:t>
      </w:r>
      <w:commentRangeStart w:id="10"/>
      <w:r w:rsidR="00000000">
        <w:fldChar w:fldCharType="begin"/>
      </w:r>
      <w:r w:rsidR="00000000">
        <w:instrText>HYPERLINK "https://theresourcescupboard.co.uk/"</w:instrText>
      </w:r>
      <w:r w:rsidR="00000000">
        <w:fldChar w:fldCharType="separate"/>
      </w:r>
      <w:r w:rsidRPr="00D1490C">
        <w:rPr>
          <w:rStyle w:val="Hyperlink"/>
          <w:rFonts w:cstheme="minorHAnsi"/>
          <w:color w:val="00B3FA"/>
        </w:rPr>
        <w:t>theresourcescupboard.co.uk</w:t>
      </w:r>
      <w:r w:rsidR="00000000">
        <w:rPr>
          <w:rStyle w:val="Hyperlink"/>
          <w:rFonts w:cstheme="minorHAnsi"/>
          <w:color w:val="00B3FA"/>
        </w:rPr>
        <w:fldChar w:fldCharType="end"/>
      </w:r>
      <w:r w:rsidR="00580507" w:rsidRPr="00D1490C">
        <w:rPr>
          <w:rFonts w:cstheme="minorHAnsi"/>
          <w:color w:val="00B3FA"/>
        </w:rPr>
        <w:t>.</w:t>
      </w:r>
      <w:commentRangeEnd w:id="10"/>
      <w:r w:rsidR="00D4107D">
        <w:rPr>
          <w:rStyle w:val="CommentReference"/>
        </w:rPr>
        <w:commentReference w:id="10"/>
      </w:r>
    </w:p>
    <w:p w14:paraId="7C383EFB" w14:textId="4E2B8718" w:rsidR="0097173E" w:rsidRPr="00A9460E" w:rsidRDefault="0097173E" w:rsidP="00AD1A4E"/>
    <w:sectPr w:rsidR="0097173E" w:rsidRPr="00A9460E" w:rsidSect="00845799">
      <w:pgSz w:w="11906" w:h="16838"/>
      <w:pgMar w:top="964" w:right="964" w:bottom="964" w:left="964" w:header="567" w:footer="567"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0" w:author="Sheila Jacobs" w:date="2023-05-02T08:52:00Z" w:initials="S">
    <w:p w14:paraId="15DB5B00" w14:textId="4637F26D" w:rsidR="00D4107D" w:rsidRDefault="00D4107D">
      <w:pPr>
        <w:pStyle w:val="CommentText"/>
      </w:pPr>
      <w:r>
        <w:rPr>
          <w:rStyle w:val="CommentReference"/>
        </w:rPr>
        <w:annotationRef/>
      </w:r>
      <w:r>
        <w:t>Underlined?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5DB5B0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FB4DCB" w16cex:dateUtc="2023-05-02T07: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5DB5B00" w16cid:durableId="27FB4DC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A430A1" w14:textId="77777777" w:rsidR="00006E21" w:rsidRDefault="00006E21" w:rsidP="00CB7233">
      <w:pPr>
        <w:spacing w:after="0" w:line="240" w:lineRule="auto"/>
      </w:pPr>
      <w:r>
        <w:separator/>
      </w:r>
    </w:p>
  </w:endnote>
  <w:endnote w:type="continuationSeparator" w:id="0">
    <w:p w14:paraId="42661393" w14:textId="77777777" w:rsidR="00006E21" w:rsidRDefault="00006E21"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CC2CA5" w14:textId="77777777" w:rsidR="00006E21" w:rsidRDefault="00006E21" w:rsidP="00CB7233">
      <w:pPr>
        <w:spacing w:after="0" w:line="240" w:lineRule="auto"/>
      </w:pPr>
      <w:r>
        <w:separator/>
      </w:r>
    </w:p>
  </w:footnote>
  <w:footnote w:type="continuationSeparator" w:id="0">
    <w:p w14:paraId="108A2505" w14:textId="77777777" w:rsidR="00006E21" w:rsidRDefault="00006E21"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A7364"/>
    <w:multiLevelType w:val="hybridMultilevel"/>
    <w:tmpl w:val="4D123D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BA5968"/>
    <w:multiLevelType w:val="hybridMultilevel"/>
    <w:tmpl w:val="D9A6458E"/>
    <w:lvl w:ilvl="0" w:tplc="3D88E61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74C307F"/>
    <w:multiLevelType w:val="hybridMultilevel"/>
    <w:tmpl w:val="7EA032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EF14A6"/>
    <w:multiLevelType w:val="hybridMultilevel"/>
    <w:tmpl w:val="C60A0E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F135DB3"/>
    <w:multiLevelType w:val="hybridMultilevel"/>
    <w:tmpl w:val="CA8E2D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72A3DF5"/>
    <w:multiLevelType w:val="hybridMultilevel"/>
    <w:tmpl w:val="61D23C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05159DD"/>
    <w:multiLevelType w:val="hybridMultilevel"/>
    <w:tmpl w:val="965A69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97C7EBA"/>
    <w:multiLevelType w:val="hybridMultilevel"/>
    <w:tmpl w:val="D84670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CCC2D1A"/>
    <w:multiLevelType w:val="hybridMultilevel"/>
    <w:tmpl w:val="6240A794"/>
    <w:lvl w:ilvl="0" w:tplc="27008A9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D3C7352"/>
    <w:multiLevelType w:val="hybridMultilevel"/>
    <w:tmpl w:val="9D2E88F8"/>
    <w:lvl w:ilvl="0" w:tplc="4A948DF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0833411"/>
    <w:multiLevelType w:val="hybridMultilevel"/>
    <w:tmpl w:val="B762D1B8"/>
    <w:lvl w:ilvl="0" w:tplc="BC0C9A0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37A67E3"/>
    <w:multiLevelType w:val="hybridMultilevel"/>
    <w:tmpl w:val="87BA4B3C"/>
    <w:lvl w:ilvl="0" w:tplc="28DA7F9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3B37B09"/>
    <w:multiLevelType w:val="hybridMultilevel"/>
    <w:tmpl w:val="B2CE3C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41406A7"/>
    <w:multiLevelType w:val="hybridMultilevel"/>
    <w:tmpl w:val="E490FA4C"/>
    <w:lvl w:ilvl="0" w:tplc="4A948DF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5242B94"/>
    <w:multiLevelType w:val="hybridMultilevel"/>
    <w:tmpl w:val="B6B02E96"/>
    <w:lvl w:ilvl="0" w:tplc="BE24FF2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9E478A3"/>
    <w:multiLevelType w:val="hybridMultilevel"/>
    <w:tmpl w:val="7444ECEC"/>
    <w:lvl w:ilvl="0" w:tplc="1D62C3D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D0E5504"/>
    <w:multiLevelType w:val="hybridMultilevel"/>
    <w:tmpl w:val="436625E0"/>
    <w:lvl w:ilvl="0" w:tplc="9D4ACBA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3A827A6"/>
    <w:multiLevelType w:val="hybridMultilevel"/>
    <w:tmpl w:val="CCCC67A0"/>
    <w:lvl w:ilvl="0" w:tplc="8CCAC91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4092AD0"/>
    <w:multiLevelType w:val="hybridMultilevel"/>
    <w:tmpl w:val="46A246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4532FA2"/>
    <w:multiLevelType w:val="hybridMultilevel"/>
    <w:tmpl w:val="9BAC8F62"/>
    <w:lvl w:ilvl="0" w:tplc="3692C9F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7650CA1"/>
    <w:multiLevelType w:val="hybridMultilevel"/>
    <w:tmpl w:val="50DA3A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3463404"/>
    <w:multiLevelType w:val="hybridMultilevel"/>
    <w:tmpl w:val="AE7A23FC"/>
    <w:lvl w:ilvl="0" w:tplc="4A948DF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B7C1A45"/>
    <w:multiLevelType w:val="hybridMultilevel"/>
    <w:tmpl w:val="0E785D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EE85B98"/>
    <w:multiLevelType w:val="hybridMultilevel"/>
    <w:tmpl w:val="E2B6241E"/>
    <w:lvl w:ilvl="0" w:tplc="275C692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76289739">
    <w:abstractNumId w:val="23"/>
  </w:num>
  <w:num w:numId="2" w16cid:durableId="930816700">
    <w:abstractNumId w:val="3"/>
  </w:num>
  <w:num w:numId="3" w16cid:durableId="174419122">
    <w:abstractNumId w:val="8"/>
  </w:num>
  <w:num w:numId="4" w16cid:durableId="1216432806">
    <w:abstractNumId w:val="25"/>
  </w:num>
  <w:num w:numId="5" w16cid:durableId="1026447705">
    <w:abstractNumId w:val="2"/>
  </w:num>
  <w:num w:numId="6" w16cid:durableId="1200119690">
    <w:abstractNumId w:val="16"/>
  </w:num>
  <w:num w:numId="7" w16cid:durableId="1260286787">
    <w:abstractNumId w:val="6"/>
  </w:num>
  <w:num w:numId="8" w16cid:durableId="1073044024">
    <w:abstractNumId w:val="11"/>
  </w:num>
  <w:num w:numId="9" w16cid:durableId="313413143">
    <w:abstractNumId w:val="24"/>
  </w:num>
  <w:num w:numId="10" w16cid:durableId="978994554">
    <w:abstractNumId w:val="1"/>
  </w:num>
  <w:num w:numId="11" w16cid:durableId="527262416">
    <w:abstractNumId w:val="5"/>
  </w:num>
  <w:num w:numId="12" w16cid:durableId="119039516">
    <w:abstractNumId w:val="12"/>
  </w:num>
  <w:num w:numId="13" w16cid:durableId="1964341624">
    <w:abstractNumId w:val="19"/>
  </w:num>
  <w:num w:numId="14" w16cid:durableId="1170487423">
    <w:abstractNumId w:val="9"/>
  </w:num>
  <w:num w:numId="15" w16cid:durableId="948052824">
    <w:abstractNumId w:val="4"/>
  </w:num>
  <w:num w:numId="16" w16cid:durableId="924925630">
    <w:abstractNumId w:val="17"/>
  </w:num>
  <w:num w:numId="17" w16cid:durableId="922958178">
    <w:abstractNumId w:val="7"/>
  </w:num>
  <w:num w:numId="18" w16cid:durableId="1054741565">
    <w:abstractNumId w:val="20"/>
  </w:num>
  <w:num w:numId="19" w16cid:durableId="1767730445">
    <w:abstractNumId w:val="21"/>
  </w:num>
  <w:num w:numId="20" w16cid:durableId="1682777779">
    <w:abstractNumId w:val="15"/>
  </w:num>
  <w:num w:numId="21" w16cid:durableId="1435707279">
    <w:abstractNumId w:val="13"/>
  </w:num>
  <w:num w:numId="22" w16cid:durableId="1533495125">
    <w:abstractNumId w:val="18"/>
  </w:num>
  <w:num w:numId="23" w16cid:durableId="1255868275">
    <w:abstractNumId w:val="0"/>
  </w:num>
  <w:num w:numId="24" w16cid:durableId="489100536">
    <w:abstractNumId w:val="14"/>
  </w:num>
  <w:num w:numId="25" w16cid:durableId="1359314937">
    <w:abstractNumId w:val="10"/>
  </w:num>
  <w:num w:numId="26" w16cid:durableId="1310136620">
    <w:abstractNumId w:val="2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heila Jacobs">
    <w15:presenceInfo w15:providerId="None" w15:userId="Sheila Jacob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03160"/>
    <w:rsid w:val="00006E21"/>
    <w:rsid w:val="000208A2"/>
    <w:rsid w:val="00022597"/>
    <w:rsid w:val="00025283"/>
    <w:rsid w:val="000338D9"/>
    <w:rsid w:val="000466AD"/>
    <w:rsid w:val="000537AC"/>
    <w:rsid w:val="00061EAF"/>
    <w:rsid w:val="00071CF9"/>
    <w:rsid w:val="00073FE8"/>
    <w:rsid w:val="0007450C"/>
    <w:rsid w:val="000759CC"/>
    <w:rsid w:val="00080B78"/>
    <w:rsid w:val="00082D4E"/>
    <w:rsid w:val="000903D7"/>
    <w:rsid w:val="000932FE"/>
    <w:rsid w:val="000A03C6"/>
    <w:rsid w:val="000A2553"/>
    <w:rsid w:val="000D7147"/>
    <w:rsid w:val="000E42B6"/>
    <w:rsid w:val="0010080C"/>
    <w:rsid w:val="00107821"/>
    <w:rsid w:val="00122256"/>
    <w:rsid w:val="001412DB"/>
    <w:rsid w:val="00153D35"/>
    <w:rsid w:val="00166C22"/>
    <w:rsid w:val="00166CC8"/>
    <w:rsid w:val="00175E2D"/>
    <w:rsid w:val="001A136F"/>
    <w:rsid w:val="001C069F"/>
    <w:rsid w:val="001C0D16"/>
    <w:rsid w:val="001C5B80"/>
    <w:rsid w:val="001D7F2C"/>
    <w:rsid w:val="001E498D"/>
    <w:rsid w:val="001F0F58"/>
    <w:rsid w:val="002132EE"/>
    <w:rsid w:val="00226F29"/>
    <w:rsid w:val="0025414B"/>
    <w:rsid w:val="00270015"/>
    <w:rsid w:val="002728D8"/>
    <w:rsid w:val="00281C5F"/>
    <w:rsid w:val="00286210"/>
    <w:rsid w:val="002A1121"/>
    <w:rsid w:val="002A5A50"/>
    <w:rsid w:val="002D49AB"/>
    <w:rsid w:val="002D6858"/>
    <w:rsid w:val="002F62D5"/>
    <w:rsid w:val="0031310A"/>
    <w:rsid w:val="00322FE6"/>
    <w:rsid w:val="00334829"/>
    <w:rsid w:val="0033773C"/>
    <w:rsid w:val="00340530"/>
    <w:rsid w:val="003509FE"/>
    <w:rsid w:val="003710BD"/>
    <w:rsid w:val="003715C2"/>
    <w:rsid w:val="003829BF"/>
    <w:rsid w:val="00386F1A"/>
    <w:rsid w:val="003A0E94"/>
    <w:rsid w:val="003D2787"/>
    <w:rsid w:val="003E2AAE"/>
    <w:rsid w:val="003E2AFF"/>
    <w:rsid w:val="003F456C"/>
    <w:rsid w:val="00401939"/>
    <w:rsid w:val="004166E3"/>
    <w:rsid w:val="00417030"/>
    <w:rsid w:val="0045502B"/>
    <w:rsid w:val="00477FC1"/>
    <w:rsid w:val="00481DFE"/>
    <w:rsid w:val="004941E4"/>
    <w:rsid w:val="004A5A53"/>
    <w:rsid w:val="004C4162"/>
    <w:rsid w:val="004D6E32"/>
    <w:rsid w:val="004E4B60"/>
    <w:rsid w:val="005134C0"/>
    <w:rsid w:val="00515F11"/>
    <w:rsid w:val="00521D6D"/>
    <w:rsid w:val="005230CC"/>
    <w:rsid w:val="005345EB"/>
    <w:rsid w:val="005437A0"/>
    <w:rsid w:val="0055251B"/>
    <w:rsid w:val="00555CFC"/>
    <w:rsid w:val="0056089D"/>
    <w:rsid w:val="005773DE"/>
    <w:rsid w:val="00580507"/>
    <w:rsid w:val="00591AA2"/>
    <w:rsid w:val="005936FE"/>
    <w:rsid w:val="00594298"/>
    <w:rsid w:val="00596D58"/>
    <w:rsid w:val="005A0339"/>
    <w:rsid w:val="005D0F55"/>
    <w:rsid w:val="00601E95"/>
    <w:rsid w:val="00630938"/>
    <w:rsid w:val="006413C7"/>
    <w:rsid w:val="00642A06"/>
    <w:rsid w:val="00644F25"/>
    <w:rsid w:val="006512F9"/>
    <w:rsid w:val="006641CB"/>
    <w:rsid w:val="00673B40"/>
    <w:rsid w:val="006771A2"/>
    <w:rsid w:val="006800EC"/>
    <w:rsid w:val="00681D3C"/>
    <w:rsid w:val="00685C0D"/>
    <w:rsid w:val="006915E4"/>
    <w:rsid w:val="006A4144"/>
    <w:rsid w:val="006B1FC0"/>
    <w:rsid w:val="006B213A"/>
    <w:rsid w:val="006B5711"/>
    <w:rsid w:val="006C06A2"/>
    <w:rsid w:val="006C441B"/>
    <w:rsid w:val="006C456D"/>
    <w:rsid w:val="006C5245"/>
    <w:rsid w:val="006C5A77"/>
    <w:rsid w:val="006F0535"/>
    <w:rsid w:val="006F1971"/>
    <w:rsid w:val="006F49CF"/>
    <w:rsid w:val="00704A3A"/>
    <w:rsid w:val="0070662A"/>
    <w:rsid w:val="007071D6"/>
    <w:rsid w:val="00711CC0"/>
    <w:rsid w:val="00725696"/>
    <w:rsid w:val="00731CD3"/>
    <w:rsid w:val="00737333"/>
    <w:rsid w:val="00742B0B"/>
    <w:rsid w:val="00742F59"/>
    <w:rsid w:val="00746729"/>
    <w:rsid w:val="00781C15"/>
    <w:rsid w:val="0078363A"/>
    <w:rsid w:val="007B3382"/>
    <w:rsid w:val="007B7BC1"/>
    <w:rsid w:val="007C6C14"/>
    <w:rsid w:val="007E2E78"/>
    <w:rsid w:val="007F7D99"/>
    <w:rsid w:val="007F7E56"/>
    <w:rsid w:val="00810DF3"/>
    <w:rsid w:val="00830CF8"/>
    <w:rsid w:val="00831338"/>
    <w:rsid w:val="008348CA"/>
    <w:rsid w:val="00845799"/>
    <w:rsid w:val="00854E62"/>
    <w:rsid w:val="008550FE"/>
    <w:rsid w:val="008603C8"/>
    <w:rsid w:val="0087382E"/>
    <w:rsid w:val="00886108"/>
    <w:rsid w:val="008D2C8E"/>
    <w:rsid w:val="008D752F"/>
    <w:rsid w:val="008D79F7"/>
    <w:rsid w:val="008E2A42"/>
    <w:rsid w:val="008F68DC"/>
    <w:rsid w:val="009031BB"/>
    <w:rsid w:val="00927C2B"/>
    <w:rsid w:val="00933890"/>
    <w:rsid w:val="00934C23"/>
    <w:rsid w:val="00941B59"/>
    <w:rsid w:val="00944B05"/>
    <w:rsid w:val="00945375"/>
    <w:rsid w:val="0096228E"/>
    <w:rsid w:val="00964818"/>
    <w:rsid w:val="00966018"/>
    <w:rsid w:val="0097173E"/>
    <w:rsid w:val="0097420C"/>
    <w:rsid w:val="0098442C"/>
    <w:rsid w:val="009B0D5B"/>
    <w:rsid w:val="009B1EEA"/>
    <w:rsid w:val="009B56CC"/>
    <w:rsid w:val="009B5DD8"/>
    <w:rsid w:val="009B5F59"/>
    <w:rsid w:val="009C0E5B"/>
    <w:rsid w:val="009C1459"/>
    <w:rsid w:val="009C4A5F"/>
    <w:rsid w:val="009C4D3A"/>
    <w:rsid w:val="009E5834"/>
    <w:rsid w:val="009F2719"/>
    <w:rsid w:val="00A01388"/>
    <w:rsid w:val="00A16776"/>
    <w:rsid w:val="00A206B3"/>
    <w:rsid w:val="00A43199"/>
    <w:rsid w:val="00A440B3"/>
    <w:rsid w:val="00A745D9"/>
    <w:rsid w:val="00A80FEB"/>
    <w:rsid w:val="00A91A33"/>
    <w:rsid w:val="00A9460E"/>
    <w:rsid w:val="00AA11FF"/>
    <w:rsid w:val="00AA65FB"/>
    <w:rsid w:val="00AA7DA8"/>
    <w:rsid w:val="00AB186E"/>
    <w:rsid w:val="00AC1A59"/>
    <w:rsid w:val="00AC3773"/>
    <w:rsid w:val="00AD1A4E"/>
    <w:rsid w:val="00AF0B30"/>
    <w:rsid w:val="00AF1E0B"/>
    <w:rsid w:val="00B04B35"/>
    <w:rsid w:val="00B1117B"/>
    <w:rsid w:val="00B1356A"/>
    <w:rsid w:val="00B247F2"/>
    <w:rsid w:val="00B31680"/>
    <w:rsid w:val="00B3456E"/>
    <w:rsid w:val="00B4300B"/>
    <w:rsid w:val="00B60ABD"/>
    <w:rsid w:val="00B76A75"/>
    <w:rsid w:val="00B80DB9"/>
    <w:rsid w:val="00B81EA5"/>
    <w:rsid w:val="00B91C6A"/>
    <w:rsid w:val="00B96368"/>
    <w:rsid w:val="00BA1369"/>
    <w:rsid w:val="00BA2330"/>
    <w:rsid w:val="00BA768F"/>
    <w:rsid w:val="00BB76E8"/>
    <w:rsid w:val="00BD5746"/>
    <w:rsid w:val="00BE68B4"/>
    <w:rsid w:val="00BF0FE3"/>
    <w:rsid w:val="00BF558F"/>
    <w:rsid w:val="00BF6AC0"/>
    <w:rsid w:val="00C027DF"/>
    <w:rsid w:val="00C1479E"/>
    <w:rsid w:val="00C240F7"/>
    <w:rsid w:val="00C34043"/>
    <w:rsid w:val="00C41BEB"/>
    <w:rsid w:val="00C711BD"/>
    <w:rsid w:val="00C72362"/>
    <w:rsid w:val="00C7729B"/>
    <w:rsid w:val="00C96C3D"/>
    <w:rsid w:val="00C97646"/>
    <w:rsid w:val="00CB4A3E"/>
    <w:rsid w:val="00CB7233"/>
    <w:rsid w:val="00CB760D"/>
    <w:rsid w:val="00CC2F33"/>
    <w:rsid w:val="00CD3C9A"/>
    <w:rsid w:val="00CE6896"/>
    <w:rsid w:val="00D037D4"/>
    <w:rsid w:val="00D1490C"/>
    <w:rsid w:val="00D21EFE"/>
    <w:rsid w:val="00D275BF"/>
    <w:rsid w:val="00D30000"/>
    <w:rsid w:val="00D4107D"/>
    <w:rsid w:val="00D41A8A"/>
    <w:rsid w:val="00D43B3E"/>
    <w:rsid w:val="00D61043"/>
    <w:rsid w:val="00D65E38"/>
    <w:rsid w:val="00D7292B"/>
    <w:rsid w:val="00D949B4"/>
    <w:rsid w:val="00DA3F9B"/>
    <w:rsid w:val="00DA5102"/>
    <w:rsid w:val="00DB30BC"/>
    <w:rsid w:val="00DC2C7D"/>
    <w:rsid w:val="00DC3BAF"/>
    <w:rsid w:val="00DD6C88"/>
    <w:rsid w:val="00DE5A8F"/>
    <w:rsid w:val="00DF31BB"/>
    <w:rsid w:val="00E019F5"/>
    <w:rsid w:val="00E105FD"/>
    <w:rsid w:val="00E116C2"/>
    <w:rsid w:val="00E325A1"/>
    <w:rsid w:val="00E45F29"/>
    <w:rsid w:val="00E50B5E"/>
    <w:rsid w:val="00E5699E"/>
    <w:rsid w:val="00E73BFA"/>
    <w:rsid w:val="00E776A1"/>
    <w:rsid w:val="00EA2786"/>
    <w:rsid w:val="00EA5201"/>
    <w:rsid w:val="00EC65D6"/>
    <w:rsid w:val="00ED36E9"/>
    <w:rsid w:val="00EE33F9"/>
    <w:rsid w:val="00EE6E4B"/>
    <w:rsid w:val="00EF288D"/>
    <w:rsid w:val="00F00A66"/>
    <w:rsid w:val="00F02B2A"/>
    <w:rsid w:val="00F0409A"/>
    <w:rsid w:val="00F1378B"/>
    <w:rsid w:val="00F141F9"/>
    <w:rsid w:val="00F14855"/>
    <w:rsid w:val="00F20E66"/>
    <w:rsid w:val="00F41B06"/>
    <w:rsid w:val="00F70CE0"/>
    <w:rsid w:val="00F7577E"/>
    <w:rsid w:val="00F90498"/>
    <w:rsid w:val="00F95443"/>
    <w:rsid w:val="00FA2D2B"/>
    <w:rsid w:val="00FA7788"/>
    <w:rsid w:val="00FF294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B4300B"/>
    <w:pPr>
      <w:keepNext/>
      <w:keepLines/>
      <w:spacing w:before="240" w:after="0"/>
      <w:outlineLvl w:val="0"/>
    </w:pPr>
    <w:rPr>
      <w:rFonts w:ascii="Arial" w:eastAsiaTheme="majorEastAsia" w:hAnsi="Arial" w:cs="Arial"/>
      <w:color w:val="00B3FA"/>
      <w:sz w:val="40"/>
      <w:szCs w:val="40"/>
    </w:rPr>
  </w:style>
  <w:style w:type="paragraph" w:styleId="Heading2">
    <w:name w:val="heading 2"/>
    <w:basedOn w:val="Normal"/>
    <w:next w:val="Normal"/>
    <w:link w:val="Heading2Char"/>
    <w:uiPriority w:val="9"/>
    <w:unhideWhenUsed/>
    <w:qFormat/>
    <w:rsid w:val="004D6E32"/>
    <w:pPr>
      <w:keepNext/>
      <w:keepLines/>
      <w:spacing w:before="40" w:after="0"/>
      <w:outlineLvl w:val="1"/>
    </w:pPr>
    <w:rPr>
      <w:rFonts w:asciiTheme="majorHAnsi" w:eastAsiaTheme="majorEastAsia" w:hAnsiTheme="majorHAnsi" w:cstheme="majorBidi"/>
      <w:color w:val="00B3FA"/>
      <w:sz w:val="26"/>
      <w:szCs w:val="26"/>
    </w:rPr>
  </w:style>
  <w:style w:type="paragraph" w:styleId="Heading3">
    <w:name w:val="heading 3"/>
    <w:basedOn w:val="Normal"/>
    <w:next w:val="Normal"/>
    <w:link w:val="Heading3Char"/>
    <w:uiPriority w:val="9"/>
    <w:unhideWhenUsed/>
    <w:qFormat/>
    <w:rsid w:val="004D6E32"/>
    <w:pPr>
      <w:keepNext/>
      <w:keepLines/>
      <w:spacing w:after="60"/>
      <w:outlineLvl w:val="2"/>
    </w:pPr>
    <w:rPr>
      <w:rFonts w:asciiTheme="majorHAnsi" w:eastAsiaTheme="majorEastAsia" w:hAnsiTheme="majorHAnsi" w:cstheme="majorBidi"/>
      <w:b/>
      <w:color w:val="00B3FA"/>
      <w:sz w:val="24"/>
      <w:szCs w:val="24"/>
    </w:rPr>
  </w:style>
  <w:style w:type="paragraph" w:styleId="Heading4">
    <w:name w:val="heading 4"/>
    <w:basedOn w:val="Normal"/>
    <w:next w:val="Normal"/>
    <w:link w:val="Heading4Char"/>
    <w:uiPriority w:val="9"/>
    <w:semiHidden/>
    <w:unhideWhenUsed/>
    <w:qFormat/>
    <w:rsid w:val="004D6E32"/>
    <w:pPr>
      <w:keepNext/>
      <w:keepLines/>
      <w:spacing w:before="40" w:after="0"/>
      <w:outlineLvl w:val="3"/>
    </w:pPr>
    <w:rPr>
      <w:rFonts w:asciiTheme="majorHAnsi" w:eastAsiaTheme="majorEastAsia" w:hAnsiTheme="majorHAnsi" w:cstheme="majorBidi"/>
      <w:i/>
      <w:iCs/>
      <w:color w:val="00B3F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B4300B"/>
    <w:rPr>
      <w:rFonts w:ascii="Arial" w:eastAsiaTheme="majorEastAsia" w:hAnsi="Arial" w:cs="Arial"/>
      <w:color w:val="00B3FA"/>
      <w:sz w:val="40"/>
      <w:szCs w:val="40"/>
    </w:rPr>
  </w:style>
  <w:style w:type="character" w:customStyle="1" w:styleId="Heading2Char">
    <w:name w:val="Heading 2 Char"/>
    <w:basedOn w:val="DefaultParagraphFont"/>
    <w:link w:val="Heading2"/>
    <w:uiPriority w:val="9"/>
    <w:rsid w:val="004D6E32"/>
    <w:rPr>
      <w:rFonts w:asciiTheme="majorHAnsi" w:eastAsiaTheme="majorEastAsia" w:hAnsiTheme="majorHAnsi" w:cstheme="majorBidi"/>
      <w:color w:val="00B3FA"/>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4D6E32"/>
    <w:rPr>
      <w:rFonts w:asciiTheme="majorHAnsi" w:eastAsiaTheme="majorEastAsia" w:hAnsiTheme="majorHAnsi" w:cstheme="majorBidi"/>
      <w:b/>
      <w:color w:val="00B3FA"/>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4D6E32"/>
    <w:rPr>
      <w:rFonts w:asciiTheme="majorHAnsi" w:eastAsiaTheme="majorEastAsia" w:hAnsiTheme="majorHAnsi" w:cstheme="majorBidi"/>
      <w:i/>
      <w:iCs/>
      <w:color w:val="00B3FA"/>
      <w:sz w:val="21"/>
    </w:rPr>
  </w:style>
  <w:style w:type="character" w:styleId="Strong">
    <w:name w:val="Strong"/>
    <w:basedOn w:val="DefaultParagraphFont"/>
    <w:uiPriority w:val="22"/>
    <w:qFormat/>
    <w:rsid w:val="00E45F29"/>
    <w:rPr>
      <w:b/>
      <w:bCs/>
    </w:rPr>
  </w:style>
  <w:style w:type="character" w:styleId="Hyperlink">
    <w:name w:val="Hyperlink"/>
    <w:basedOn w:val="DefaultParagraphFont"/>
    <w:uiPriority w:val="99"/>
    <w:unhideWhenUsed/>
    <w:rsid w:val="009B56CC"/>
    <w:rPr>
      <w:color w:val="0563C1" w:themeColor="hyperlink"/>
      <w:u w:val="single"/>
    </w:rPr>
  </w:style>
  <w:style w:type="character" w:styleId="FollowedHyperlink">
    <w:name w:val="FollowedHyperlink"/>
    <w:basedOn w:val="DefaultParagraphFont"/>
    <w:uiPriority w:val="99"/>
    <w:semiHidden/>
    <w:unhideWhenUsed/>
    <w:rsid w:val="009B56CC"/>
    <w:rPr>
      <w:color w:val="954F72" w:themeColor="followedHyperlink"/>
      <w:u w:val="single"/>
    </w:rPr>
  </w:style>
  <w:style w:type="character" w:styleId="UnresolvedMention">
    <w:name w:val="Unresolved Mention"/>
    <w:basedOn w:val="DefaultParagraphFont"/>
    <w:uiPriority w:val="99"/>
    <w:semiHidden/>
    <w:unhideWhenUsed/>
    <w:rsid w:val="00601E95"/>
    <w:rPr>
      <w:color w:val="605E5C"/>
      <w:shd w:val="clear" w:color="auto" w:fill="E1DFDD"/>
    </w:rPr>
  </w:style>
  <w:style w:type="paragraph" w:styleId="Revision">
    <w:name w:val="Revision"/>
    <w:hidden/>
    <w:uiPriority w:val="99"/>
    <w:semiHidden/>
    <w:rsid w:val="0045502B"/>
    <w:pPr>
      <w:spacing w:after="0" w:line="240" w:lineRule="auto"/>
    </w:pPr>
    <w:rPr>
      <w:sz w:val="21"/>
    </w:rPr>
  </w:style>
  <w:style w:type="paragraph" w:styleId="Quote">
    <w:name w:val="Quote"/>
    <w:basedOn w:val="Normal"/>
    <w:next w:val="Normal"/>
    <w:link w:val="QuoteChar"/>
    <w:uiPriority w:val="29"/>
    <w:qFormat/>
    <w:rsid w:val="001D7F2C"/>
    <w:pPr>
      <w:spacing w:before="200" w:after="160" w:line="259" w:lineRule="auto"/>
      <w:ind w:left="864" w:right="864"/>
      <w:jc w:val="center"/>
    </w:pPr>
    <w:rPr>
      <w:i/>
      <w:iCs/>
      <w:color w:val="404040" w:themeColor="text1" w:themeTint="BF"/>
      <w:sz w:val="22"/>
    </w:rPr>
  </w:style>
  <w:style w:type="character" w:customStyle="1" w:styleId="QuoteChar">
    <w:name w:val="Quote Char"/>
    <w:basedOn w:val="DefaultParagraphFont"/>
    <w:link w:val="Quote"/>
    <w:uiPriority w:val="29"/>
    <w:rsid w:val="001D7F2C"/>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33E08E-B3F2-B549-8B47-5B1E9391C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858</Words>
  <Characters>4892</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Sheila Jacobs</cp:lastModifiedBy>
  <cp:revision>2</cp:revision>
  <dcterms:created xsi:type="dcterms:W3CDTF">2023-05-02T07:52:00Z</dcterms:created>
  <dcterms:modified xsi:type="dcterms:W3CDTF">2023-05-02T07:52:00Z</dcterms:modified>
</cp:coreProperties>
</file>